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F8" w:rsidRPr="00F3259A" w:rsidRDefault="007E29F8" w:rsidP="007E29F8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6</w:t>
      </w:r>
      <w:r w:rsidR="008767AF">
        <w:rPr>
          <w:sz w:val="24"/>
          <w:szCs w:val="24"/>
          <w:lang w:val="ru-RU" w:eastAsia="uk-UA"/>
        </w:rPr>
        <w:t>.1</w:t>
      </w:r>
      <w:r>
        <w:rPr>
          <w:sz w:val="24"/>
          <w:szCs w:val="24"/>
          <w:lang w:val="ru-RU" w:eastAsia="uk-UA"/>
        </w:rPr>
        <w:t xml:space="preserve"> </w:t>
      </w:r>
    </w:p>
    <w:p w:rsidR="007E29F8" w:rsidRDefault="007E29F8" w:rsidP="007E29F8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7E29F8" w:rsidRDefault="00223FAE" w:rsidP="007E29F8">
      <w:pPr>
        <w:ind w:left="6096"/>
        <w:jc w:val="left"/>
        <w:rPr>
          <w:sz w:val="24"/>
          <w:szCs w:val="24"/>
          <w:lang w:eastAsia="uk-UA"/>
        </w:rPr>
      </w:pPr>
      <w:r w:rsidRPr="00223FAE">
        <w:rPr>
          <w:sz w:val="24"/>
          <w:szCs w:val="24"/>
          <w:lang w:eastAsia="uk-UA"/>
        </w:rPr>
        <w:t>від 17.11.2021 № 323</w:t>
      </w:r>
    </w:p>
    <w:p w:rsidR="00223FAE" w:rsidRDefault="00223FAE" w:rsidP="007E29F8">
      <w:pPr>
        <w:ind w:left="6096"/>
        <w:jc w:val="left"/>
        <w:rPr>
          <w:sz w:val="24"/>
          <w:szCs w:val="24"/>
          <w:lang w:eastAsia="uk-UA"/>
        </w:rPr>
      </w:pPr>
    </w:p>
    <w:p w:rsidR="00DD5C26" w:rsidRPr="00BB2E1C" w:rsidRDefault="00DD5C26" w:rsidP="00DD5C26">
      <w:pPr>
        <w:jc w:val="center"/>
        <w:rPr>
          <w:b/>
          <w:sz w:val="24"/>
          <w:szCs w:val="24"/>
          <w:lang w:eastAsia="uk-UA"/>
        </w:rPr>
      </w:pPr>
      <w:r w:rsidRPr="00BB2E1C">
        <w:rPr>
          <w:b/>
          <w:sz w:val="24"/>
          <w:szCs w:val="24"/>
          <w:lang w:eastAsia="uk-UA"/>
        </w:rPr>
        <w:t xml:space="preserve">ІНФОРМАЦІЙНА КАРТКА </w:t>
      </w:r>
    </w:p>
    <w:p w:rsidR="00B24B55" w:rsidRDefault="00DD5C26" w:rsidP="00B24B5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BB2E1C">
        <w:rPr>
          <w:b/>
          <w:sz w:val="24"/>
          <w:szCs w:val="24"/>
          <w:lang w:eastAsia="uk-UA"/>
        </w:rPr>
        <w:t>адміністративної послуги з</w:t>
      </w:r>
      <w:r w:rsidR="00B24B55" w:rsidRPr="00BB2E1C">
        <w:rPr>
          <w:b/>
          <w:sz w:val="24"/>
          <w:szCs w:val="24"/>
          <w:lang w:eastAsia="uk-UA"/>
        </w:rPr>
        <w:t xml:space="preserve"> державної реєстрації зміни складу комісії з припинення (комісії з реорганізації,</w:t>
      </w:r>
      <w:r w:rsidR="005307DC" w:rsidRPr="00BB2E1C">
        <w:rPr>
          <w:b/>
          <w:sz w:val="24"/>
          <w:szCs w:val="24"/>
          <w:lang w:eastAsia="uk-UA"/>
        </w:rPr>
        <w:t xml:space="preserve"> </w:t>
      </w:r>
      <w:r w:rsidR="00B24B55" w:rsidRPr="00BB2E1C">
        <w:rPr>
          <w:b/>
          <w:sz w:val="24"/>
          <w:szCs w:val="24"/>
          <w:lang w:eastAsia="uk-UA"/>
        </w:rPr>
        <w:t>ліквідаційної комісії) юридичної особи (крім громадського формування</w:t>
      </w:r>
      <w:r w:rsidR="007E29F8">
        <w:rPr>
          <w:b/>
          <w:sz w:val="24"/>
          <w:szCs w:val="24"/>
          <w:lang w:eastAsia="uk-UA"/>
        </w:rPr>
        <w:t xml:space="preserve"> та релігійної організації</w:t>
      </w:r>
      <w:r w:rsidR="00B24B55" w:rsidRPr="00BB2E1C">
        <w:rPr>
          <w:b/>
          <w:sz w:val="24"/>
          <w:szCs w:val="24"/>
          <w:lang w:eastAsia="uk-UA"/>
        </w:rPr>
        <w:t>)</w:t>
      </w:r>
    </w:p>
    <w:p w:rsidR="007E29F8" w:rsidRPr="00BB2E1C" w:rsidRDefault="007E29F8" w:rsidP="00B24B5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7E29F8" w:rsidRPr="00096DD0" w:rsidRDefault="007E29F8" w:rsidP="007E29F8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7E29F8" w:rsidRPr="00096DD0" w:rsidRDefault="007E29F8" w:rsidP="007E29F8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B0726E" w:rsidRPr="00BB2E1C" w:rsidRDefault="007E29F8" w:rsidP="007E29F8">
      <w:pPr>
        <w:jc w:val="center"/>
        <w:rPr>
          <w:sz w:val="20"/>
          <w:szCs w:val="20"/>
          <w:lang w:eastAsia="uk-UA"/>
        </w:rPr>
      </w:pPr>
      <w:r w:rsidRPr="00BB2E1C">
        <w:rPr>
          <w:sz w:val="20"/>
          <w:szCs w:val="20"/>
          <w:lang w:eastAsia="uk-UA"/>
        </w:rPr>
        <w:t xml:space="preserve"> </w:t>
      </w:r>
      <w:r w:rsidR="00B0726E" w:rsidRPr="00BB2E1C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B2E1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2"/>
        <w:gridCol w:w="3212"/>
        <w:gridCol w:w="68"/>
        <w:gridCol w:w="6878"/>
      </w:tblGrid>
      <w:tr w:rsidR="00BB2E1C" w:rsidRPr="00BB2E1C" w:rsidTr="00B0726E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6C2" w:rsidRPr="00BB2E1C" w:rsidRDefault="009E46C2" w:rsidP="009E46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BB2E1C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B2E1C" w:rsidRDefault="009E46C2" w:rsidP="009E46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B2E1C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7E29F8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Pr="00BB2E1C" w:rsidRDefault="007E29F8" w:rsidP="007E29F8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Pr="00BB2E1C" w:rsidRDefault="007E29F8" w:rsidP="007E29F8">
            <w:pPr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Default="007E29F8" w:rsidP="007E29F8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7E29F8" w:rsidRPr="00B33E09" w:rsidRDefault="007E29F8" w:rsidP="007E29F8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7E29F8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Pr="00BB2E1C" w:rsidRDefault="007E29F8" w:rsidP="007E29F8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Pr="00BB2E1C" w:rsidRDefault="007E29F8" w:rsidP="007E29F8">
            <w:pPr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6816" w:type="dxa"/>
              <w:tblInd w:w="0" w:type="dxa"/>
              <w:tblLook w:val="04A0" w:firstRow="1" w:lastRow="0" w:firstColumn="1" w:lastColumn="0" w:noHBand="0" w:noVBand="1"/>
            </w:tblPr>
            <w:tblGrid>
              <w:gridCol w:w="5115"/>
              <w:gridCol w:w="1701"/>
            </w:tblGrid>
            <w:tr w:rsidR="007E29F8" w:rsidRPr="0027078A" w:rsidTr="009164A2">
              <w:trPr>
                <w:trHeight w:val="243"/>
              </w:trPr>
              <w:tc>
                <w:tcPr>
                  <w:tcW w:w="6816" w:type="dxa"/>
                  <w:gridSpan w:val="2"/>
                </w:tcPr>
                <w:p w:rsidR="007E29F8" w:rsidRPr="003D252E" w:rsidRDefault="007E29F8" w:rsidP="007E29F8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7E29F8" w:rsidRPr="0027078A" w:rsidTr="009164A2">
              <w:trPr>
                <w:trHeight w:val="229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E29F8" w:rsidRPr="0027078A" w:rsidTr="009164A2">
              <w:trPr>
                <w:trHeight w:val="243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E29F8" w:rsidRPr="0027078A" w:rsidTr="009164A2">
              <w:trPr>
                <w:trHeight w:val="229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7E29F8" w:rsidRPr="0027078A" w:rsidTr="009164A2">
              <w:trPr>
                <w:trHeight w:val="243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7E29F8" w:rsidRPr="0027078A" w:rsidTr="009164A2">
              <w:trPr>
                <w:trHeight w:val="229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7E29F8" w:rsidRPr="0027078A" w:rsidTr="009164A2">
              <w:trPr>
                <w:trHeight w:val="251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7E29F8" w:rsidRPr="0027078A" w:rsidTr="009164A2">
              <w:trPr>
                <w:trHeight w:val="229"/>
              </w:trPr>
              <w:tc>
                <w:tcPr>
                  <w:tcW w:w="6816" w:type="dxa"/>
                  <w:gridSpan w:val="2"/>
                </w:tcPr>
                <w:p w:rsidR="007E29F8" w:rsidRPr="003D252E" w:rsidRDefault="007E29F8" w:rsidP="007E29F8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7E29F8" w:rsidRPr="0027078A" w:rsidTr="009164A2">
              <w:trPr>
                <w:trHeight w:val="243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29F8" w:rsidRPr="0027078A" w:rsidTr="009164A2">
              <w:trPr>
                <w:trHeight w:val="229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29F8" w:rsidRPr="0027078A" w:rsidTr="009164A2">
              <w:trPr>
                <w:trHeight w:val="243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29F8" w:rsidRPr="0027078A" w:rsidTr="009164A2">
              <w:trPr>
                <w:trHeight w:val="277"/>
              </w:trPr>
              <w:tc>
                <w:tcPr>
                  <w:tcW w:w="5115" w:type="dxa"/>
                </w:tcPr>
                <w:p w:rsidR="007E29F8" w:rsidRPr="003D252E" w:rsidRDefault="007E29F8" w:rsidP="009164A2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 Заявника до 20:00)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7E29F8" w:rsidRPr="0027078A" w:rsidTr="009164A2">
              <w:trPr>
                <w:trHeight w:val="243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7E29F8" w:rsidRPr="0027078A" w:rsidTr="009164A2">
              <w:trPr>
                <w:trHeight w:val="310"/>
              </w:trPr>
              <w:tc>
                <w:tcPr>
                  <w:tcW w:w="5115" w:type="dxa"/>
                </w:tcPr>
                <w:p w:rsidR="007E29F8" w:rsidRPr="003D252E" w:rsidRDefault="007E29F8" w:rsidP="007E29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7E29F8" w:rsidRPr="003D252E" w:rsidRDefault="007E29F8" w:rsidP="007E29F8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7E29F8" w:rsidRPr="00B33E09" w:rsidRDefault="007E29F8" w:rsidP="007E29F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7E29F8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Pr="00BB2E1C" w:rsidRDefault="007E29F8" w:rsidP="007E29F8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Pr="00BB2E1C" w:rsidRDefault="007E29F8" w:rsidP="007E29F8">
            <w:pPr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F8" w:rsidRDefault="007E29F8" w:rsidP="007E29F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7E29F8" w:rsidRPr="00992B37" w:rsidRDefault="007E29F8" w:rsidP="007E29F8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7E29F8" w:rsidRPr="00B33E09" w:rsidRDefault="007E29F8" w:rsidP="007E29F8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BB2E1C" w:rsidRPr="00BB2E1C" w:rsidTr="00B0726E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B2E1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B2E1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6344" w:rsidRPr="00BB2E1C" w:rsidRDefault="00F03E60" w:rsidP="004A634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Н</w:t>
            </w:r>
            <w:r w:rsidR="00B24B55" w:rsidRPr="00BB2E1C">
              <w:rPr>
                <w:sz w:val="24"/>
                <w:szCs w:val="24"/>
                <w:lang w:eastAsia="uk-UA"/>
              </w:rPr>
              <w:t xml:space="preserve">аказ </w:t>
            </w:r>
            <w:r w:rsidRPr="00BB2E1C">
              <w:rPr>
                <w:sz w:val="24"/>
                <w:szCs w:val="24"/>
                <w:lang w:eastAsia="uk-UA"/>
              </w:rPr>
              <w:t>Міністерства юстиції України від 09.02.2016</w:t>
            </w:r>
            <w:r w:rsidR="00B0726E" w:rsidRPr="00BB2E1C">
              <w:rPr>
                <w:sz w:val="24"/>
                <w:szCs w:val="24"/>
                <w:lang w:eastAsia="uk-UA"/>
              </w:rPr>
              <w:t xml:space="preserve"> </w:t>
            </w:r>
            <w:r w:rsidRPr="00BB2E1C">
              <w:rPr>
                <w:sz w:val="24"/>
                <w:szCs w:val="24"/>
                <w:lang w:eastAsia="uk-UA"/>
              </w:rPr>
              <w:t>№ 359/5</w:t>
            </w:r>
            <w:r w:rsidR="00B24B55" w:rsidRPr="00BB2E1C">
              <w:rPr>
                <w:sz w:val="24"/>
                <w:szCs w:val="24"/>
                <w:lang w:eastAsia="uk-UA"/>
              </w:rPr>
              <w:t xml:space="preserve"> «</w:t>
            </w:r>
            <w:r w:rsidRPr="00BB2E1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4A6344" w:rsidRPr="00BB2E1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D5C26" w:rsidRPr="00BB2E1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BB2E1C" w:rsidRDefault="00DD5C26" w:rsidP="005307D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н</w:t>
            </w:r>
            <w:r w:rsidR="00F03E60" w:rsidRPr="00BB2E1C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5307DC" w:rsidRPr="00BB2E1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B2E1C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5307DC" w:rsidRPr="00BB2E1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B2E1C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BB2E1C" w:rsidRPr="00BB2E1C" w:rsidTr="00B0726E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B2E1C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BB2E1C" w:rsidRDefault="00B24B5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BB2E1C" w:rsidRDefault="00B24B55" w:rsidP="001A70A4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</w:rPr>
              <w:t>Звернення уповноваженого представника  ю</w:t>
            </w:r>
            <w:r w:rsidR="00DD5C26" w:rsidRPr="00BB2E1C">
              <w:rPr>
                <w:sz w:val="24"/>
                <w:szCs w:val="24"/>
              </w:rPr>
              <w:t>ридичної особи (далі – заявник)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</w:t>
            </w:r>
            <w:r w:rsidR="00E109BD" w:rsidRPr="00BB2E1C">
              <w:rPr>
                <w:sz w:val="24"/>
                <w:szCs w:val="24"/>
                <w:lang w:eastAsia="uk-UA"/>
              </w:rPr>
              <w:t>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316A9" w:rsidRPr="00BB2E1C" w:rsidRDefault="00405799" w:rsidP="005316A9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</w:t>
            </w:r>
            <w:r w:rsidR="00BB54C1" w:rsidRPr="00BB2E1C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930210" w:rsidRPr="00BB2E1C">
              <w:rPr>
                <w:sz w:val="24"/>
                <w:szCs w:val="24"/>
                <w:lang w:eastAsia="uk-UA"/>
              </w:rPr>
              <w:t>–</w:t>
            </w:r>
            <w:r w:rsidR="00BB54C1" w:rsidRPr="00BB2E1C">
              <w:rPr>
                <w:sz w:val="24"/>
                <w:szCs w:val="24"/>
                <w:lang w:eastAsia="uk-UA"/>
              </w:rPr>
              <w:t xml:space="preserve"> рішення відп</w:t>
            </w:r>
            <w:r w:rsidR="00DD237E" w:rsidRPr="00BB2E1C">
              <w:rPr>
                <w:sz w:val="24"/>
                <w:szCs w:val="24"/>
                <w:lang w:eastAsia="uk-UA"/>
              </w:rPr>
              <w:t>овідного державного органу</w:t>
            </w:r>
            <w:r w:rsidR="00BB54C1" w:rsidRPr="00BB2E1C">
              <w:rPr>
                <w:sz w:val="24"/>
                <w:szCs w:val="24"/>
                <w:lang w:eastAsia="uk-UA"/>
              </w:rPr>
              <w:t xml:space="preserve"> про </w:t>
            </w:r>
            <w:r w:rsidR="00796802" w:rsidRPr="00BB2E1C">
              <w:rPr>
                <w:sz w:val="24"/>
                <w:szCs w:val="24"/>
                <w:lang w:eastAsia="uk-UA"/>
              </w:rPr>
              <w:t>зміни;</w:t>
            </w:r>
          </w:p>
          <w:p w:rsidR="00053496" w:rsidRPr="00690F3A" w:rsidRDefault="00053496" w:rsidP="00053496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F29EE" w:rsidRPr="007F29EE" w:rsidRDefault="00053496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B6018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30124" w:rsidRPr="006B601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B6018">
              <w:rPr>
                <w:sz w:val="24"/>
                <w:szCs w:val="24"/>
                <w:lang w:eastAsia="uk-UA"/>
              </w:rPr>
              <w:t>)</w:t>
            </w:r>
            <w:r w:rsidR="007F29EE" w:rsidRPr="006B6018">
              <w:rPr>
                <w:sz w:val="24"/>
                <w:szCs w:val="24"/>
                <w:lang w:eastAsia="uk-UA"/>
              </w:rPr>
              <w:t>.</w:t>
            </w:r>
          </w:p>
          <w:p w:rsidR="008B7CF7" w:rsidRPr="00BB2E1C" w:rsidRDefault="008B7CF7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r w:rsidRPr="007F29EE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B2E1C">
              <w:rPr>
                <w:sz w:val="24"/>
                <w:szCs w:val="24"/>
              </w:rPr>
              <w:t xml:space="preserve">1. </w:t>
            </w:r>
            <w:r w:rsidR="00DD5C26" w:rsidRPr="00BB2E1C">
              <w:rPr>
                <w:sz w:val="24"/>
                <w:szCs w:val="24"/>
              </w:rPr>
              <w:t>У</w:t>
            </w:r>
            <w:r w:rsidRPr="00BB2E1C">
              <w:rPr>
                <w:sz w:val="24"/>
                <w:szCs w:val="24"/>
              </w:rPr>
              <w:t xml:space="preserve"> паперовій формі </w:t>
            </w:r>
            <w:r w:rsidR="005316A9" w:rsidRPr="00BB2E1C">
              <w:rPr>
                <w:sz w:val="24"/>
                <w:szCs w:val="24"/>
              </w:rPr>
              <w:t xml:space="preserve">документи </w:t>
            </w:r>
            <w:r w:rsidRPr="00BB2E1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B2E1C" w:rsidRDefault="00F03E60" w:rsidP="0059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</w:rPr>
              <w:t xml:space="preserve">2. </w:t>
            </w:r>
            <w:r w:rsidR="00DC2A9F" w:rsidRPr="00BB2E1C">
              <w:rPr>
                <w:sz w:val="24"/>
                <w:szCs w:val="24"/>
              </w:rPr>
              <w:t>В</w:t>
            </w:r>
            <w:r w:rsidRPr="00BB2E1C">
              <w:rPr>
                <w:sz w:val="24"/>
                <w:szCs w:val="24"/>
              </w:rPr>
              <w:t xml:space="preserve"> </w:t>
            </w:r>
            <w:r w:rsidRPr="00BB2E1C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B2E1C">
              <w:rPr>
                <w:sz w:val="24"/>
                <w:szCs w:val="24"/>
                <w:lang w:eastAsia="uk-UA"/>
              </w:rPr>
              <w:t>д</w:t>
            </w:r>
            <w:r w:rsidR="00DC2A9F" w:rsidRPr="00BB2E1C">
              <w:rPr>
                <w:sz w:val="24"/>
                <w:szCs w:val="24"/>
              </w:rPr>
              <w:t>окументи</w:t>
            </w:r>
            <w:r w:rsidR="00DC2A9F" w:rsidRPr="00BB2E1C">
              <w:rPr>
                <w:sz w:val="24"/>
                <w:szCs w:val="24"/>
                <w:lang w:eastAsia="uk-UA"/>
              </w:rPr>
              <w:t xml:space="preserve"> </w:t>
            </w:r>
            <w:r w:rsidRPr="00BB2E1C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B2E1C">
              <w:rPr>
                <w:sz w:val="24"/>
                <w:szCs w:val="24"/>
              </w:rPr>
              <w:t xml:space="preserve">через </w:t>
            </w:r>
            <w:r w:rsidR="00DD5C26" w:rsidRPr="00BB2E1C">
              <w:rPr>
                <w:sz w:val="24"/>
                <w:szCs w:val="24"/>
              </w:rPr>
              <w:t>портал електронних сервісів</w:t>
            </w:r>
            <w:r w:rsidR="007C48D0">
              <w:rPr>
                <w:sz w:val="24"/>
                <w:szCs w:val="24"/>
              </w:rPr>
              <w:t>*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96802" w:rsidRPr="00BB2E1C" w:rsidRDefault="0079680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B2E1C" w:rsidRDefault="00F03E60" w:rsidP="00B4322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B2E1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DD5C26" w:rsidRPr="00BB2E1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41196" w:rsidRPr="00BB2E1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B2E1C" w:rsidRDefault="00B24B55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BB2E1C">
              <w:rPr>
                <w:sz w:val="24"/>
                <w:szCs w:val="24"/>
                <w:lang w:eastAsia="uk-UA"/>
              </w:rPr>
              <w:t>П</w:t>
            </w:r>
            <w:r w:rsidR="0052271C" w:rsidRPr="00BB2E1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B2E1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B2E1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B2E1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B2E1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B2E1C">
              <w:rPr>
                <w:sz w:val="24"/>
                <w:szCs w:val="24"/>
                <w:lang w:eastAsia="uk-UA"/>
              </w:rPr>
              <w:t>;</w:t>
            </w:r>
          </w:p>
          <w:p w:rsidR="0052271C" w:rsidRPr="00BB2E1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BB2E1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BB2E1C">
              <w:rPr>
                <w:sz w:val="24"/>
                <w:szCs w:val="24"/>
                <w:lang w:eastAsia="uk-UA"/>
              </w:rPr>
              <w:t>;</w:t>
            </w:r>
          </w:p>
          <w:p w:rsidR="00F03E60" w:rsidRPr="00BB2E1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B2E1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D5C26" w:rsidRPr="00BB2E1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B2E1C" w:rsidRPr="00BB2E1C" w:rsidTr="007F29EE">
        <w:trPr>
          <w:trHeight w:val="54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Pr="00BB2E1C">
              <w:rPr>
                <w:sz w:val="24"/>
                <w:szCs w:val="24"/>
                <w:lang w:eastAsia="uk-UA"/>
              </w:rPr>
              <w:lastRenderedPageBreak/>
              <w:t>державні</w:t>
            </w:r>
            <w:r w:rsidR="00DD5C26" w:rsidRPr="00BB2E1C">
              <w:rPr>
                <w:sz w:val="24"/>
                <w:szCs w:val="24"/>
                <w:lang w:eastAsia="uk-UA"/>
              </w:rPr>
              <w:t>й</w:t>
            </w:r>
            <w:r w:rsidRPr="00BB2E1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B24B55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lastRenderedPageBreak/>
              <w:t>Д</w:t>
            </w:r>
            <w:r w:rsidR="00F03E60" w:rsidRPr="00BB2E1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lastRenderedPageBreak/>
              <w:t xml:space="preserve">у Єдиному державному реєстрі </w:t>
            </w:r>
            <w:r w:rsidR="00010AF8" w:rsidRPr="00BB2E1C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6C496E" w:rsidRPr="00BB2E1C">
              <w:rPr>
                <w:sz w:val="24"/>
                <w:szCs w:val="24"/>
                <w:lang w:eastAsia="uk-UA"/>
              </w:rPr>
              <w:br/>
            </w:r>
            <w:r w:rsidR="00010AF8" w:rsidRPr="00BB2E1C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B2E1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312B9E" w:rsidRDefault="008B7CF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F29EE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BB2E1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Default="00F03E60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DD5C26" w:rsidRPr="00BB2E1C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675DF">
              <w:rPr>
                <w:sz w:val="24"/>
                <w:szCs w:val="24"/>
                <w:lang w:eastAsia="uk-UA"/>
              </w:rPr>
              <w:t>;</w:t>
            </w:r>
          </w:p>
          <w:p w:rsidR="005675DF" w:rsidRPr="00BB2E1C" w:rsidRDefault="005675DF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12B9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2B9E" w:rsidRPr="00312B9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09BD" w:rsidRPr="00BB2E1C" w:rsidRDefault="005675DF" w:rsidP="00E109B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6" w:name="o638"/>
            <w:bookmarkEnd w:id="6"/>
            <w:r>
              <w:rPr>
                <w:sz w:val="24"/>
                <w:szCs w:val="24"/>
              </w:rPr>
              <w:t>В</w:t>
            </w:r>
            <w:r w:rsidR="00E109BD" w:rsidRPr="00BB2E1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BB2E1C" w:rsidRDefault="00E109BD" w:rsidP="00A30124">
            <w:pPr>
              <w:ind w:firstLine="284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DD5C26" w:rsidRPr="00BB2E1C">
              <w:rPr>
                <w:sz w:val="24"/>
                <w:szCs w:val="24"/>
              </w:rPr>
              <w:t>го переліку підстав для відмови</w:t>
            </w:r>
            <w:ins w:id="7" w:author="Владислав Ашуров" w:date="2018-08-01T13:39:00Z">
              <w:r w:rsidR="00053496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B2E1C">
              <w:rPr>
                <w:sz w:val="24"/>
                <w:szCs w:val="24"/>
              </w:rPr>
              <w:t>Рез</w:t>
            </w:r>
            <w:r w:rsidR="00B24B55" w:rsidRPr="00BB2E1C">
              <w:rPr>
                <w:sz w:val="24"/>
                <w:szCs w:val="24"/>
              </w:rPr>
              <w:t>ультати надання адміністративної</w:t>
            </w:r>
            <w:r w:rsidRPr="00BB2E1C">
              <w:rPr>
                <w:sz w:val="24"/>
                <w:szCs w:val="24"/>
              </w:rPr>
              <w:t xml:space="preserve"> послуг</w:t>
            </w:r>
            <w:r w:rsidR="00B24B55" w:rsidRPr="00BB2E1C">
              <w:rPr>
                <w:sz w:val="24"/>
                <w:szCs w:val="24"/>
              </w:rPr>
              <w:t>и</w:t>
            </w:r>
            <w:r w:rsidRPr="00BB2E1C">
              <w:rPr>
                <w:sz w:val="24"/>
                <w:szCs w:val="24"/>
              </w:rPr>
              <w:t xml:space="preserve"> у сфері державної реєстрації </w:t>
            </w:r>
            <w:r w:rsidR="006718C1" w:rsidRPr="00BB2E1C">
              <w:rPr>
                <w:sz w:val="24"/>
                <w:szCs w:val="24"/>
              </w:rPr>
              <w:t xml:space="preserve">в </w:t>
            </w:r>
            <w:r w:rsidR="006718C1" w:rsidRPr="00BB2E1C">
              <w:rPr>
                <w:sz w:val="24"/>
                <w:szCs w:val="24"/>
                <w:lang w:eastAsia="uk-UA"/>
              </w:rPr>
              <w:t>електронній формі</w:t>
            </w:r>
            <w:r w:rsidR="006718C1" w:rsidRPr="00BB2E1C">
              <w:rPr>
                <w:sz w:val="24"/>
                <w:szCs w:val="24"/>
              </w:rPr>
              <w:t xml:space="preserve"> </w:t>
            </w:r>
            <w:r w:rsidRPr="00BB2E1C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E109BD" w:rsidRPr="00BB2E1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96802" w:rsidRPr="00BB2E1C">
              <w:rPr>
                <w:sz w:val="24"/>
                <w:szCs w:val="24"/>
              </w:rPr>
              <w:t>.</w:t>
            </w:r>
          </w:p>
          <w:p w:rsidR="00796802" w:rsidRPr="00BB2E1C" w:rsidRDefault="00796802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Default="007C48D0" w:rsidP="00C1162A">
      <w:pPr>
        <w:tabs>
          <w:tab w:val="left" w:pos="9564"/>
        </w:tabs>
        <w:ind w:left="-284"/>
        <w:rPr>
          <w:sz w:val="14"/>
          <w:szCs w:val="14"/>
        </w:rPr>
      </w:pPr>
      <w:bookmarkStart w:id="8" w:name="n43"/>
      <w:bookmarkEnd w:id="8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C1162A" w:rsidRPr="00BB2E1C" w:rsidRDefault="00C1162A" w:rsidP="00C1162A">
      <w:pPr>
        <w:tabs>
          <w:tab w:val="left" w:pos="9564"/>
        </w:tabs>
        <w:ind w:left="-284"/>
        <w:rPr>
          <w:sz w:val="24"/>
          <w:szCs w:val="24"/>
        </w:rPr>
      </w:pPr>
    </w:p>
    <w:p w:rsidR="006718C1" w:rsidRPr="00BB2E1C" w:rsidRDefault="006718C1" w:rsidP="00F03E60">
      <w:pPr>
        <w:jc w:val="right"/>
        <w:rPr>
          <w:sz w:val="24"/>
          <w:szCs w:val="24"/>
        </w:rPr>
      </w:pPr>
    </w:p>
    <w:p w:rsidR="007E29F8" w:rsidRPr="00476CFB" w:rsidRDefault="007E29F8" w:rsidP="007E29F8"/>
    <w:p w:rsidR="009164A2" w:rsidRDefault="009164A2" w:rsidP="009164A2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9164A2" w:rsidRDefault="009164A2" w:rsidP="009164A2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9164A2" w:rsidRDefault="009164A2" w:rsidP="009164A2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Людмила ФЕЩЕНКО</w:t>
      </w:r>
    </w:p>
    <w:p w:rsidR="007E29F8" w:rsidRDefault="007E29F8" w:rsidP="007E29F8"/>
    <w:p w:rsidR="00DD003D" w:rsidRDefault="00DD003D" w:rsidP="006718C1"/>
    <w:p w:rsidR="007E29F8" w:rsidRDefault="007E29F8" w:rsidP="006718C1"/>
    <w:p w:rsidR="007E29F8" w:rsidRDefault="007E29F8" w:rsidP="006718C1"/>
    <w:p w:rsidR="007E29F8" w:rsidRDefault="007E29F8" w:rsidP="006718C1"/>
    <w:p w:rsidR="007E29F8" w:rsidRDefault="007E29F8" w:rsidP="006718C1"/>
    <w:p w:rsidR="007E29F8" w:rsidRDefault="007E29F8" w:rsidP="006718C1"/>
    <w:p w:rsidR="007E29F8" w:rsidRDefault="007E29F8" w:rsidP="006718C1"/>
    <w:p w:rsidR="007E29F8" w:rsidRDefault="007E29F8" w:rsidP="006718C1"/>
    <w:p w:rsidR="007E29F8" w:rsidRDefault="007E29F8" w:rsidP="006718C1"/>
    <w:p w:rsidR="007E29F8" w:rsidRDefault="007E29F8" w:rsidP="006718C1"/>
    <w:p w:rsidR="007E29F8" w:rsidRDefault="007E29F8" w:rsidP="006718C1"/>
    <w:p w:rsidR="009164A2" w:rsidRDefault="009164A2" w:rsidP="007E29F8">
      <w:pPr>
        <w:ind w:left="6096"/>
        <w:jc w:val="left"/>
        <w:rPr>
          <w:sz w:val="24"/>
          <w:szCs w:val="24"/>
          <w:lang w:val="ru-RU" w:eastAsia="uk-UA"/>
        </w:rPr>
      </w:pPr>
    </w:p>
    <w:p w:rsidR="007E29F8" w:rsidRPr="00F3259A" w:rsidRDefault="007E29F8" w:rsidP="007E29F8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 w:rsidR="008767AF">
        <w:rPr>
          <w:sz w:val="24"/>
          <w:szCs w:val="24"/>
          <w:lang w:val="ru-RU" w:eastAsia="uk-UA"/>
        </w:rPr>
        <w:t>6.2</w:t>
      </w:r>
    </w:p>
    <w:p w:rsidR="007E29F8" w:rsidRDefault="007E29F8" w:rsidP="007E29F8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7E29F8" w:rsidRDefault="00287F13" w:rsidP="007E29F8">
      <w:pPr>
        <w:ind w:left="6096"/>
        <w:jc w:val="left"/>
        <w:rPr>
          <w:sz w:val="24"/>
          <w:szCs w:val="24"/>
          <w:lang w:eastAsia="uk-UA"/>
        </w:rPr>
      </w:pPr>
      <w:r w:rsidRPr="00287F13">
        <w:rPr>
          <w:sz w:val="24"/>
          <w:szCs w:val="24"/>
          <w:lang w:eastAsia="uk-UA"/>
        </w:rPr>
        <w:t>від 17.11.2021 № 323</w:t>
      </w:r>
      <w:bookmarkStart w:id="9" w:name="_GoBack"/>
      <w:bookmarkEnd w:id="9"/>
    </w:p>
    <w:p w:rsidR="007E29F8" w:rsidRDefault="007E29F8" w:rsidP="007E29F8">
      <w:pPr>
        <w:jc w:val="center"/>
        <w:rPr>
          <w:b/>
          <w:lang w:eastAsia="uk-UA"/>
        </w:rPr>
      </w:pPr>
    </w:p>
    <w:p w:rsidR="007E29F8" w:rsidRDefault="007E29F8" w:rsidP="007E29F8">
      <w:pPr>
        <w:jc w:val="center"/>
        <w:rPr>
          <w:b/>
          <w:lang w:eastAsia="uk-UA"/>
        </w:rPr>
      </w:pPr>
    </w:p>
    <w:p w:rsidR="007E29F8" w:rsidRPr="002227D0" w:rsidRDefault="007E29F8" w:rsidP="007E29F8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7E29F8" w:rsidRDefault="007E29F8" w:rsidP="007E29F8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BB2E1C">
        <w:rPr>
          <w:b/>
          <w:sz w:val="24"/>
          <w:szCs w:val="24"/>
          <w:lang w:eastAsia="uk-UA"/>
        </w:rPr>
        <w:t>адміністративної послуги з державної реєстрації зміни складу комісії з припинення (комісії з реорганізації, ліквідаційної комісії) юридичної особи 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BB2E1C">
        <w:rPr>
          <w:b/>
          <w:sz w:val="24"/>
          <w:szCs w:val="24"/>
          <w:lang w:eastAsia="uk-UA"/>
        </w:rPr>
        <w:t>)</w:t>
      </w:r>
    </w:p>
    <w:p w:rsidR="007E29F8" w:rsidRPr="00B53417" w:rsidRDefault="007E29F8" w:rsidP="007E29F8">
      <w:pPr>
        <w:jc w:val="center"/>
        <w:rPr>
          <w:lang w:eastAsia="uk-UA"/>
        </w:rPr>
      </w:pPr>
    </w:p>
    <w:p w:rsidR="007E29F8" w:rsidRPr="00096DD0" w:rsidRDefault="007E29F8" w:rsidP="007E29F8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7E29F8" w:rsidRPr="00096DD0" w:rsidRDefault="007E29F8" w:rsidP="007E29F8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7E29F8" w:rsidRPr="002227D0" w:rsidRDefault="007E29F8" w:rsidP="007E29F8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7E29F8" w:rsidRPr="002227D0" w:rsidRDefault="007E29F8" w:rsidP="007E29F8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91"/>
        <w:gridCol w:w="2375"/>
        <w:gridCol w:w="2685"/>
        <w:gridCol w:w="2375"/>
      </w:tblGrid>
      <w:tr w:rsidR="007E29F8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7E29F8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7E29F8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7E29F8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7E29F8" w:rsidP="00E368D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7E29F8" w:rsidRPr="003D252E" w:rsidTr="00E368D7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7E29F8" w:rsidP="00E368D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7E29F8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7E29F8" w:rsidP="00E368D7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7E29F8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1C3753" w:rsidP="00E368D7">
            <w:pPr>
              <w:pStyle w:val="rvps2"/>
            </w:pPr>
            <w:r>
              <w:t>2</w:t>
            </w:r>
            <w:r w:rsidR="007E29F8" w:rsidRPr="003D252E">
              <w:t>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7E29F8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1C3753" w:rsidP="00E368D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="007E29F8" w:rsidRPr="003D252E">
              <w:rPr>
                <w:sz w:val="24"/>
                <w:szCs w:val="24"/>
                <w:lang w:eastAsia="uk-UA"/>
              </w:rPr>
              <w:t>. П</w:t>
            </w:r>
            <w:r w:rsidR="007E29F8">
              <w:rPr>
                <w:sz w:val="24"/>
                <w:szCs w:val="24"/>
                <w:lang w:eastAsia="uk-UA"/>
              </w:rPr>
              <w:t>е</w:t>
            </w:r>
            <w:r w:rsidR="007E29F8" w:rsidRPr="003D252E">
              <w:rPr>
                <w:sz w:val="24"/>
                <w:szCs w:val="24"/>
                <w:lang w:eastAsia="uk-UA"/>
              </w:rPr>
              <w:t>ревірк</w:t>
            </w:r>
            <w:r w:rsidR="007E29F8">
              <w:rPr>
                <w:sz w:val="24"/>
                <w:szCs w:val="24"/>
                <w:lang w:eastAsia="uk-UA"/>
              </w:rPr>
              <w:t>а</w:t>
            </w:r>
            <w:r w:rsidR="007E29F8"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0" w:name="n673"/>
            <w:bookmarkEnd w:id="10"/>
            <w:r w:rsidR="007E29F8"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7E29F8" w:rsidRPr="003D252E" w:rsidRDefault="007E29F8" w:rsidP="00E368D7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7E29F8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1C3753" w:rsidP="00E368D7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="007E29F8" w:rsidRPr="003D252E">
              <w:rPr>
                <w:sz w:val="24"/>
                <w:szCs w:val="24"/>
                <w:lang w:eastAsia="uk-UA"/>
              </w:rPr>
              <w:t>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7E29F8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1C3753" w:rsidP="00E368D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="007E29F8" w:rsidRPr="003D252E">
              <w:rPr>
                <w:sz w:val="24"/>
                <w:szCs w:val="24"/>
                <w:lang w:eastAsia="uk-UA"/>
              </w:rPr>
              <w:t xml:space="preserve">. Формування та </w:t>
            </w:r>
            <w:r w:rsidR="007E29F8" w:rsidRPr="003D252E">
              <w:rPr>
                <w:sz w:val="24"/>
                <w:szCs w:val="24"/>
                <w:lang w:eastAsia="uk-UA"/>
              </w:rPr>
              <w:lastRenderedPageBreak/>
              <w:t>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Центр надання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Протягом 24 годин </w:t>
            </w: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після надходження документів, крім вихідних та святкових днів</w:t>
            </w:r>
          </w:p>
        </w:tc>
      </w:tr>
      <w:tr w:rsidR="007E29F8" w:rsidRPr="003D252E" w:rsidTr="00E368D7">
        <w:trPr>
          <w:trHeight w:val="2622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1C3753" w:rsidP="00E368D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  <w:r w:rsidR="007E29F8" w:rsidRPr="003D252E">
              <w:rPr>
                <w:sz w:val="24"/>
                <w:szCs w:val="24"/>
                <w:lang w:eastAsia="uk-UA"/>
              </w:rPr>
              <w:t>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7E29F8" w:rsidRPr="003D252E" w:rsidRDefault="007E29F8" w:rsidP="00E368D7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7E29F8" w:rsidRPr="003D252E" w:rsidTr="00E368D7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29F8" w:rsidRPr="003D252E" w:rsidRDefault="001C3753" w:rsidP="00E368D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="007E29F8" w:rsidRPr="003D252E">
              <w:rPr>
                <w:sz w:val="24"/>
                <w:szCs w:val="24"/>
                <w:lang w:eastAsia="uk-UA"/>
              </w:rPr>
              <w:t>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29F8" w:rsidRPr="003D252E" w:rsidRDefault="007E29F8" w:rsidP="00E368D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7E29F8" w:rsidRDefault="007E29F8" w:rsidP="007E29F8"/>
    <w:p w:rsidR="007E29F8" w:rsidRDefault="007E29F8" w:rsidP="007E29F8"/>
    <w:p w:rsidR="007E29F8" w:rsidRDefault="007E29F8" w:rsidP="007E29F8"/>
    <w:p w:rsidR="009164A2" w:rsidRDefault="009164A2" w:rsidP="009164A2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9164A2" w:rsidRDefault="009164A2" w:rsidP="009164A2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9164A2" w:rsidRDefault="009164A2" w:rsidP="009164A2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7E29F8" w:rsidRDefault="007E29F8" w:rsidP="007E29F8"/>
    <w:p w:rsidR="007E29F8" w:rsidRDefault="007E29F8" w:rsidP="007E29F8"/>
    <w:p w:rsidR="007E29F8" w:rsidRPr="0041168A" w:rsidRDefault="007E29F8" w:rsidP="007E29F8"/>
    <w:p w:rsidR="007E29F8" w:rsidRPr="004D32F6" w:rsidRDefault="007E29F8" w:rsidP="007E29F8"/>
    <w:p w:rsidR="007E29F8" w:rsidRPr="002D7B74" w:rsidRDefault="007E29F8" w:rsidP="007E29F8">
      <w:pPr>
        <w:rPr>
          <w:sz w:val="23"/>
          <w:szCs w:val="23"/>
        </w:rPr>
      </w:pPr>
    </w:p>
    <w:p w:rsidR="007E29F8" w:rsidRPr="00826291" w:rsidRDefault="007E29F8" w:rsidP="007E29F8">
      <w:pPr>
        <w:tabs>
          <w:tab w:val="left" w:pos="1380"/>
        </w:tabs>
      </w:pPr>
    </w:p>
    <w:p w:rsidR="007E29F8" w:rsidRPr="008C098A" w:rsidRDefault="007E29F8" w:rsidP="007E29F8"/>
    <w:p w:rsidR="007E29F8" w:rsidRPr="00BB2E1C" w:rsidRDefault="007E29F8" w:rsidP="006718C1"/>
    <w:sectPr w:rsidR="007E29F8" w:rsidRPr="00BB2E1C" w:rsidSect="007F29EE">
      <w:headerReference w:type="default" r:id="rId9"/>
      <w:pgSz w:w="11906" w:h="16838"/>
      <w:pgMar w:top="709" w:right="566" w:bottom="851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62" w:rsidRDefault="00833162">
      <w:r>
        <w:separator/>
      </w:r>
    </w:p>
  </w:endnote>
  <w:endnote w:type="continuationSeparator" w:id="0">
    <w:p w:rsidR="00833162" w:rsidRDefault="0083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62" w:rsidRDefault="00833162">
      <w:r>
        <w:separator/>
      </w:r>
    </w:p>
  </w:footnote>
  <w:footnote w:type="continuationSeparator" w:id="0">
    <w:p w:rsidR="00833162" w:rsidRDefault="0083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B0726E" w:rsidRDefault="00010AF8">
    <w:pPr>
      <w:pStyle w:val="a4"/>
      <w:jc w:val="center"/>
      <w:rPr>
        <w:sz w:val="24"/>
        <w:szCs w:val="24"/>
      </w:rPr>
    </w:pPr>
    <w:r w:rsidRPr="00B0726E">
      <w:rPr>
        <w:sz w:val="24"/>
        <w:szCs w:val="24"/>
      </w:rPr>
      <w:fldChar w:fldCharType="begin"/>
    </w:r>
    <w:r w:rsidRPr="00B0726E">
      <w:rPr>
        <w:sz w:val="24"/>
        <w:szCs w:val="24"/>
      </w:rPr>
      <w:instrText>PAGE   \* MERGEFORMAT</w:instrText>
    </w:r>
    <w:r w:rsidRPr="00B0726E">
      <w:rPr>
        <w:sz w:val="24"/>
        <w:szCs w:val="24"/>
      </w:rPr>
      <w:fldChar w:fldCharType="separate"/>
    </w:r>
    <w:r w:rsidR="00287F13" w:rsidRPr="00287F13">
      <w:rPr>
        <w:noProof/>
        <w:sz w:val="24"/>
        <w:szCs w:val="24"/>
        <w:lang w:val="ru-RU"/>
      </w:rPr>
      <w:t>4</w:t>
    </w:r>
    <w:r w:rsidRPr="00B0726E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53496"/>
    <w:rsid w:val="00076FF9"/>
    <w:rsid w:val="000D688C"/>
    <w:rsid w:val="000E40C1"/>
    <w:rsid w:val="000F4FB5"/>
    <w:rsid w:val="0013492F"/>
    <w:rsid w:val="001C3753"/>
    <w:rsid w:val="00223FAE"/>
    <w:rsid w:val="00287F13"/>
    <w:rsid w:val="00312B9E"/>
    <w:rsid w:val="00405799"/>
    <w:rsid w:val="004065FE"/>
    <w:rsid w:val="0041254A"/>
    <w:rsid w:val="0043393D"/>
    <w:rsid w:val="004A6344"/>
    <w:rsid w:val="0052271C"/>
    <w:rsid w:val="005307DC"/>
    <w:rsid w:val="005316A9"/>
    <w:rsid w:val="005675DF"/>
    <w:rsid w:val="00593AD2"/>
    <w:rsid w:val="005B4C7B"/>
    <w:rsid w:val="006718C1"/>
    <w:rsid w:val="006B6018"/>
    <w:rsid w:val="006B6B8F"/>
    <w:rsid w:val="006C496E"/>
    <w:rsid w:val="00796802"/>
    <w:rsid w:val="007C48D0"/>
    <w:rsid w:val="007E29F8"/>
    <w:rsid w:val="007F02BB"/>
    <w:rsid w:val="007F29EE"/>
    <w:rsid w:val="00821838"/>
    <w:rsid w:val="00824B96"/>
    <w:rsid w:val="00833162"/>
    <w:rsid w:val="00841196"/>
    <w:rsid w:val="00843021"/>
    <w:rsid w:val="00846F7F"/>
    <w:rsid w:val="008767AF"/>
    <w:rsid w:val="008B7CF7"/>
    <w:rsid w:val="009164A2"/>
    <w:rsid w:val="00930210"/>
    <w:rsid w:val="00971FD6"/>
    <w:rsid w:val="009941CD"/>
    <w:rsid w:val="009B435B"/>
    <w:rsid w:val="009E46C2"/>
    <w:rsid w:val="00A30124"/>
    <w:rsid w:val="00A61897"/>
    <w:rsid w:val="00AF422D"/>
    <w:rsid w:val="00AF5F28"/>
    <w:rsid w:val="00B0726E"/>
    <w:rsid w:val="00B22FA0"/>
    <w:rsid w:val="00B24B55"/>
    <w:rsid w:val="00B43227"/>
    <w:rsid w:val="00B472BB"/>
    <w:rsid w:val="00B54254"/>
    <w:rsid w:val="00B7348E"/>
    <w:rsid w:val="00BB06FD"/>
    <w:rsid w:val="00BB2E1C"/>
    <w:rsid w:val="00BB54C1"/>
    <w:rsid w:val="00C1162A"/>
    <w:rsid w:val="00C66E78"/>
    <w:rsid w:val="00C74156"/>
    <w:rsid w:val="00C825D3"/>
    <w:rsid w:val="00C902E8"/>
    <w:rsid w:val="00DC2A9F"/>
    <w:rsid w:val="00DD003D"/>
    <w:rsid w:val="00DD237E"/>
    <w:rsid w:val="00DD5C26"/>
    <w:rsid w:val="00E109BD"/>
    <w:rsid w:val="00F004B7"/>
    <w:rsid w:val="00F03964"/>
    <w:rsid w:val="00F03E60"/>
    <w:rsid w:val="00F07AD7"/>
    <w:rsid w:val="00F60836"/>
    <w:rsid w:val="00FD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E0EBB-9FB8-4EFD-9E13-16D7F2B7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E29F8"/>
    <w:rPr>
      <w:color w:val="0000FF" w:themeColor="hyperlink"/>
      <w:u w:val="single"/>
    </w:rPr>
  </w:style>
  <w:style w:type="paragraph" w:customStyle="1" w:styleId="rvps2">
    <w:name w:val="rvps2"/>
    <w:basedOn w:val="a"/>
    <w:rsid w:val="007E29F8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8F81-6FB0-43B3-AC27-B819E34E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6459</Words>
  <Characters>3682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8</cp:revision>
  <cp:lastPrinted>2016-07-12T12:42:00Z</cp:lastPrinted>
  <dcterms:created xsi:type="dcterms:W3CDTF">2021-11-08T08:11:00Z</dcterms:created>
  <dcterms:modified xsi:type="dcterms:W3CDTF">2021-11-19T12:18:00Z</dcterms:modified>
</cp:coreProperties>
</file>